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9F3A9C">
      <w:pPr>
        <w:pStyle w:val="6Annex"/>
      </w:pPr>
      <w:r w:rsidRPr="00FE21CB">
        <w:t>Cadre de réponse technique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  <w:r w:rsidRPr="000334B8">
        <w:rPr>
          <w:rFonts w:eastAsia="Arial Unicode MS"/>
          <w:b/>
          <w:bCs/>
        </w:rPr>
        <w:t>QUESTIONNAIRE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2A73DC75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39DD4D4B" w14:textId="77777777" w:rsidR="00EB7C14" w:rsidRPr="006D03B6" w:rsidRDefault="00EB7C14" w:rsidP="00EB7C14">
      <w:pPr>
        <w:rPr>
          <w:rFonts w:eastAsia="Arial Unicode MS"/>
        </w:rPr>
      </w:pPr>
    </w:p>
    <w:p w14:paraId="79EB1973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4B3C3D7F" w14:textId="77777777" w:rsidR="00EB7C14" w:rsidRPr="006D03B6" w:rsidRDefault="00EB7C14" w:rsidP="00EB7C14">
      <w:pPr>
        <w:rPr>
          <w:rFonts w:eastAsia="Arial Unicode MS"/>
        </w:rPr>
      </w:pPr>
    </w:p>
    <w:p w14:paraId="6110208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signer cette annexe et porter le cachet de l’entreprise.</w:t>
      </w:r>
    </w:p>
    <w:p w14:paraId="7411965A" w14:textId="24D96F41" w:rsidR="00EB7C14" w:rsidRDefault="00EB7C14" w:rsidP="00EB7C14">
      <w:pPr>
        <w:rPr>
          <w:rFonts w:eastAsia="Arial Unicode MS"/>
        </w:rPr>
      </w:pPr>
    </w:p>
    <w:p w14:paraId="448DDDB7" w14:textId="21716135" w:rsidR="00EB0F46" w:rsidRDefault="00EB0F46" w:rsidP="00EB7C14">
      <w:pPr>
        <w:rPr>
          <w:rFonts w:eastAsia="Arial Unicode MS"/>
        </w:rPr>
      </w:pPr>
    </w:p>
    <w:p w14:paraId="15AAF4B0" w14:textId="5A79D3E2" w:rsidR="00EB0F46" w:rsidRDefault="00EB0F46" w:rsidP="00EB7C14">
      <w:pPr>
        <w:rPr>
          <w:rFonts w:eastAsia="Arial Unicode MS"/>
        </w:rPr>
      </w:pPr>
    </w:p>
    <w:p w14:paraId="61C1E5D7" w14:textId="401C86EF" w:rsidR="00EB7C14" w:rsidRPr="00C53A75" w:rsidRDefault="00EB7C14" w:rsidP="00EB0F46">
      <w:pPr>
        <w:jc w:val="center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</w:p>
    <w:p w14:paraId="669B5FB7" w14:textId="7870AD85" w:rsidR="00EB7C14" w:rsidRDefault="00330D0D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A425" wp14:editId="19459A0E">
                <wp:simplePos x="0" y="0"/>
                <wp:positionH relativeFrom="margin">
                  <wp:posOffset>-64135</wp:posOffset>
                </wp:positionH>
                <wp:positionV relativeFrom="paragraph">
                  <wp:posOffset>176446</wp:posOffset>
                </wp:positionV>
                <wp:extent cx="6653362" cy="4768611"/>
                <wp:effectExtent l="19050" t="19050" r="14605" b="133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3362" cy="476861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6CB4320A" w14:textId="77777777" w:rsidR="00330D0D" w:rsidRPr="00C53A75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57F09BBF" w14:textId="77777777" w:rsidR="00330D0D" w:rsidRPr="00C53A75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1BCA95CC" w14:textId="77777777" w:rsidR="00330D0D" w:rsidRDefault="00330D0D" w:rsidP="00330D0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2F59C7D" w14:textId="77777777" w:rsidR="00330D0D" w:rsidRDefault="00330D0D" w:rsidP="00330D0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4493E0CD" w14:textId="45E1653D" w:rsidR="00330D0D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78240052" w14:textId="77777777" w:rsidR="00330D0D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33EC893" w14:textId="77777777" w:rsidR="00330D0D" w:rsidRDefault="00330D0D" w:rsidP="00330D0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03A78F5A" w14:textId="77777777" w:rsidR="00330D0D" w:rsidRDefault="00330D0D" w:rsidP="00330D0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182D408E" w14:textId="5AA19395" w:rsidR="00330D0D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E6750">
                              <w:rPr>
                                <w:b/>
                                <w:bCs/>
                                <w:u w:val="single"/>
                              </w:rPr>
                              <w:t>Candidat au(x) lot(s)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E675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Cocher la (ou les) case(s) utile(s)</w:t>
                            </w:r>
                            <w:r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1B123751" w14:textId="518034CE" w:rsidR="00330D0D" w:rsidRDefault="00330D0D" w:rsidP="00330D0D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  <w:p w14:paraId="63EF0DE7" w14:textId="25E1E017" w:rsid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4927070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802E5B">
                              <w:t>« Tout public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et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« Accueillir les usagers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en présentiel</w:t>
                            </w:r>
                            <w:r w:rsidR="00330D0D">
                              <w:t xml:space="preserve"> - </w:t>
                            </w:r>
                            <w:r w:rsidR="00330D0D" w:rsidRPr="00802E5B">
                              <w:t>GHU APHP.Sorbonne université</w:t>
                            </w:r>
                            <w:r w:rsidR="00330D0D">
                              <w:t xml:space="preserve">, </w:t>
                            </w:r>
                            <w:r w:rsidR="00330D0D" w:rsidRPr="00802E5B">
                              <w:t>APHP.Hôpitaux universitaires Paris Seine-Saint-Denis</w:t>
                            </w:r>
                            <w:r w:rsidR="00330D0D">
                              <w:t xml:space="preserve"> et </w:t>
                            </w:r>
                            <w:r w:rsidR="00330D0D" w:rsidRPr="00802E5B">
                              <w:t>Hospitalisation à domicile</w:t>
                            </w:r>
                          </w:p>
                          <w:p w14:paraId="0C0F3060" w14:textId="77777777" w:rsidR="00330D0D" w:rsidRDefault="00330D0D" w:rsidP="00330D0D">
                            <w:pPr>
                              <w:ind w:left="426" w:hanging="426"/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  <w:p w14:paraId="2570E066" w14:textId="4A978AC5" w:rsidR="00330D0D" w:rsidRP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4311607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2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802E5B">
                              <w:t>« Tout public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et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« Accueillir les usagers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en présentiel</w:t>
                            </w:r>
                            <w:r w:rsidR="00330D0D">
                              <w:t xml:space="preserve"> - </w:t>
                            </w:r>
                            <w:r w:rsidR="00330D0D" w:rsidRPr="00330D0D">
                              <w:t>GHU APHP.Nord-Université de Paris Cité</w:t>
                            </w:r>
                            <w:r w:rsidR="00330D0D">
                              <w:t xml:space="preserve"> et </w:t>
                            </w:r>
                            <w:r w:rsidR="00330D0D" w:rsidRPr="00330D0D">
                              <w:t xml:space="preserve"> APHP.Université de Paris-Saclay</w:t>
                            </w:r>
                          </w:p>
                          <w:p w14:paraId="6A2DF325" w14:textId="765D7F38" w:rsidR="00330D0D" w:rsidRDefault="00330D0D" w:rsidP="00330D0D">
                            <w:pPr>
                              <w:ind w:left="426" w:hanging="426"/>
                              <w:jc w:val="left"/>
                            </w:pPr>
                          </w:p>
                          <w:p w14:paraId="2E8FE650" w14:textId="339670FD" w:rsid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38091071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802E5B">
                              <w:t>« Tout public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et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« Accueillir les usagers »</w:t>
                            </w:r>
                            <w:r w:rsidR="00330D0D">
                              <w:t xml:space="preserve"> </w:t>
                            </w:r>
                            <w:r w:rsidR="00330D0D" w:rsidRPr="00802E5B">
                              <w:t>en présentiel</w:t>
                            </w:r>
                            <w:r w:rsidR="00330D0D">
                              <w:t xml:space="preserve"> - </w:t>
                            </w:r>
                            <w:r w:rsidR="00330D0D" w:rsidRPr="00330D0D">
                              <w:t xml:space="preserve">GHU </w:t>
                            </w:r>
                            <w:r w:rsidR="004D20B7" w:rsidRPr="004D20B7">
                              <w:t xml:space="preserve">APHP.Centre-Université de Paris Cité </w:t>
                            </w:r>
                            <w:r w:rsidR="00330D0D">
                              <w:t xml:space="preserve">et </w:t>
                            </w:r>
                            <w:r w:rsidR="00330D0D" w:rsidRPr="00330D0D">
                              <w:t xml:space="preserve"> </w:t>
                            </w:r>
                            <w:r w:rsidR="00330D0D" w:rsidRPr="00802E5B">
                              <w:t>APHP.Hôpitaux universitaires Henri-Mondor</w:t>
                            </w:r>
                          </w:p>
                          <w:p w14:paraId="4EC25DDE" w14:textId="77777777" w:rsidR="00330D0D" w:rsidRDefault="00330D0D" w:rsidP="00330D0D">
                            <w:pPr>
                              <w:ind w:left="426" w:hanging="426"/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  <w:p w14:paraId="55E2640B" w14:textId="670072DD" w:rsidR="00330D0D" w:rsidRDefault="00F14FB4" w:rsidP="00330D0D">
                            <w:pPr>
                              <w:ind w:left="426" w:hanging="426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7878927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4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330D0D">
                              <w:t>« Professionnels d’encadrement »</w:t>
                            </w:r>
                            <w:r w:rsidR="00330D0D">
                              <w:t xml:space="preserve"> </w:t>
                            </w:r>
                            <w:r w:rsidR="00330D0D" w:rsidRPr="00330D0D">
                              <w:t xml:space="preserve">en présentiel </w:t>
                            </w:r>
                            <w:r w:rsidR="00330D0D">
                              <w:t xml:space="preserve">- </w:t>
                            </w:r>
                            <w:r w:rsidR="00330D0D" w:rsidRPr="00802E5B">
                              <w:t>GHU APHP.Sorbonne université</w:t>
                            </w:r>
                            <w:r w:rsidR="00330D0D">
                              <w:t xml:space="preserve">, </w:t>
                            </w:r>
                            <w:r w:rsidR="00330D0D" w:rsidRPr="00802E5B">
                              <w:t>APHP.Hôpitaux universitaires Paris Seine-Saint-Denis</w:t>
                            </w:r>
                            <w:r w:rsidR="00330D0D">
                              <w:t xml:space="preserve"> et </w:t>
                            </w:r>
                            <w:r w:rsidR="00330D0D" w:rsidRPr="00802E5B">
                              <w:t>Hospitalisation à domicile</w:t>
                            </w:r>
                          </w:p>
                          <w:p w14:paraId="15C952A2" w14:textId="52F0000B" w:rsidR="00330D0D" w:rsidRDefault="00330D0D" w:rsidP="00330D0D">
                            <w:pPr>
                              <w:ind w:left="426" w:hanging="426"/>
                            </w:pPr>
                          </w:p>
                          <w:p w14:paraId="0B945AAF" w14:textId="77777777" w:rsidR="00330D0D" w:rsidRP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88985388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330D0D">
                              <w:t>« Professionnels d’encadrement »</w:t>
                            </w:r>
                            <w:r w:rsidR="00330D0D">
                              <w:t xml:space="preserve"> </w:t>
                            </w:r>
                            <w:r w:rsidR="00330D0D" w:rsidRPr="00330D0D">
                              <w:t xml:space="preserve">en présentiel </w:t>
                            </w:r>
                            <w:r w:rsidR="00330D0D">
                              <w:t xml:space="preserve">- </w:t>
                            </w:r>
                            <w:r w:rsidR="00330D0D" w:rsidRPr="00330D0D">
                              <w:t>GHU APHP.Nord-Université de Paris Cité</w:t>
                            </w:r>
                            <w:r w:rsidR="00330D0D">
                              <w:t xml:space="preserve"> et </w:t>
                            </w:r>
                            <w:r w:rsidR="00330D0D" w:rsidRPr="00330D0D">
                              <w:t xml:space="preserve"> APHP.Université de Paris-Saclay</w:t>
                            </w:r>
                          </w:p>
                          <w:p w14:paraId="180EEFD8" w14:textId="01B839A2" w:rsidR="00330D0D" w:rsidRDefault="00330D0D" w:rsidP="00330D0D">
                            <w:pPr>
                              <w:ind w:left="426" w:hanging="426"/>
                            </w:pPr>
                          </w:p>
                          <w:p w14:paraId="1387B480" w14:textId="01E13287" w:rsid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494968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330D0D">
                              <w:t>« Professionnels d’encadrement »</w:t>
                            </w:r>
                            <w:r w:rsidR="00330D0D">
                              <w:t xml:space="preserve"> </w:t>
                            </w:r>
                            <w:r w:rsidR="00330D0D" w:rsidRPr="00330D0D">
                              <w:t xml:space="preserve">en présentiel </w:t>
                            </w:r>
                            <w:r w:rsidR="00330D0D">
                              <w:t xml:space="preserve">- </w:t>
                            </w:r>
                            <w:r w:rsidR="00330D0D" w:rsidRPr="00330D0D">
                              <w:t xml:space="preserve">GHU </w:t>
                            </w:r>
                            <w:r w:rsidR="004D20B7" w:rsidRPr="004D20B7">
                              <w:t xml:space="preserve">APHP.Centre-Université de Paris Cité </w:t>
                            </w:r>
                            <w:r w:rsidR="00330D0D">
                              <w:t xml:space="preserve">et </w:t>
                            </w:r>
                            <w:r w:rsidR="00330D0D" w:rsidRPr="00330D0D">
                              <w:t xml:space="preserve"> </w:t>
                            </w:r>
                            <w:r w:rsidR="00330D0D" w:rsidRPr="00802E5B">
                              <w:t>APHP.Hôpitaux universitaires Henri-Mondor</w:t>
                            </w:r>
                          </w:p>
                          <w:p w14:paraId="4024D118" w14:textId="5F766D7E" w:rsidR="00330D0D" w:rsidRDefault="00330D0D" w:rsidP="00330D0D">
                            <w:pPr>
                              <w:ind w:left="426" w:hanging="426"/>
                              <w:jc w:val="left"/>
                            </w:pPr>
                          </w:p>
                          <w:p w14:paraId="326529F1" w14:textId="79D8E4AA" w:rsidR="00330D0D" w:rsidRDefault="00F14FB4" w:rsidP="00330D0D">
                            <w:pPr>
                              <w:ind w:left="426" w:hanging="426"/>
                              <w:jc w:val="left"/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1627441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330D0D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330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330D0D">
                              <w:rPr>
                                <w:b/>
                                <w:bCs/>
                              </w:rPr>
                              <w:tab/>
                            </w:r>
                            <w:r w:rsidR="00330D0D" w:rsidRPr="001E6750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AD591D">
                              <w:rPr>
                                <w:b/>
                                <w:bCs/>
                              </w:rPr>
                              <w:t>7</w:t>
                            </w:r>
                            <w:r w:rsidR="00330D0D" w:rsidRPr="001E6750">
                              <w:t xml:space="preserve"> </w:t>
                            </w:r>
                            <w:r w:rsidR="00330D0D">
                              <w:t>–</w:t>
                            </w:r>
                            <w:r w:rsidR="00330D0D" w:rsidRPr="001E6750">
                              <w:t xml:space="preserve"> </w:t>
                            </w:r>
                            <w:r w:rsidR="00330D0D" w:rsidRPr="00330D0D">
                              <w:t>« </w:t>
                            </w:r>
                            <w:r w:rsidR="00330D0D">
                              <w:t>Théâtre forum</w:t>
                            </w:r>
                            <w:r w:rsidR="00330D0D" w:rsidRPr="00330D0D">
                              <w:t> »</w:t>
                            </w:r>
                            <w:r w:rsidR="00330D0D">
                              <w:t xml:space="preserve"> </w:t>
                            </w:r>
                            <w:r w:rsidR="00330D0D" w:rsidRPr="00330D0D">
                              <w:t xml:space="preserve">en présentiel </w:t>
                            </w:r>
                            <w:r w:rsidR="00330D0D">
                              <w:t>– Tous GHU et sites de l’AP-HP</w:t>
                            </w:r>
                          </w:p>
                          <w:p w14:paraId="5D536A91" w14:textId="77777777" w:rsidR="00330D0D" w:rsidRDefault="00330D0D" w:rsidP="00330D0D">
                            <w:pPr>
                              <w:ind w:left="426" w:hanging="426"/>
                              <w:jc w:val="left"/>
                            </w:pPr>
                          </w:p>
                          <w:p w14:paraId="5C3E8CDF" w14:textId="77777777" w:rsidR="00330D0D" w:rsidRDefault="00330D0D" w:rsidP="00330D0D">
                            <w:pPr>
                              <w:ind w:left="426" w:hanging="426"/>
                            </w:pPr>
                          </w:p>
                          <w:p w14:paraId="0CC28799" w14:textId="77777777" w:rsidR="00330D0D" w:rsidRDefault="00330D0D" w:rsidP="00330D0D">
                            <w:pPr>
                              <w:ind w:left="284" w:hanging="284"/>
                              <w:rPr>
                                <w:b/>
                                <w:bCs/>
                              </w:rPr>
                            </w:pPr>
                          </w:p>
                          <w:p w14:paraId="1DD8BBB8" w14:textId="77777777" w:rsidR="00330D0D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1EA65218" w14:textId="77777777" w:rsidR="00330D0D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DA82ACC" w14:textId="77777777" w:rsidR="00330D0D" w:rsidRPr="00C53A75" w:rsidRDefault="00330D0D" w:rsidP="00330D0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A42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.05pt;margin-top:13.9pt;width:523.9pt;height:37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" filled="f" strokecolor="#c00000" strokeweight="2.25pt">
                <v:textbox>
                  <w:txbxContent>
                    <w:p w14:paraId="6CB4320A" w14:textId="77777777" w:rsidR="00330D0D" w:rsidRPr="00C53A75" w:rsidRDefault="00330D0D" w:rsidP="00330D0D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57F09BBF" w14:textId="77777777" w:rsidR="00330D0D" w:rsidRPr="00C53A75" w:rsidRDefault="00330D0D" w:rsidP="00330D0D">
                      <w:pPr>
                        <w:rPr>
                          <w:b/>
                          <w:bCs/>
                        </w:rPr>
                      </w:pPr>
                    </w:p>
                    <w:p w14:paraId="1BCA95CC" w14:textId="77777777" w:rsidR="00330D0D" w:rsidRDefault="00330D0D" w:rsidP="00330D0D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72F59C7D" w14:textId="77777777" w:rsidR="00330D0D" w:rsidRDefault="00330D0D" w:rsidP="00330D0D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4493E0CD" w14:textId="45E1653D" w:rsidR="00330D0D" w:rsidRDefault="00330D0D" w:rsidP="00330D0D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78240052" w14:textId="77777777" w:rsidR="00330D0D" w:rsidRDefault="00330D0D" w:rsidP="00330D0D">
                      <w:pPr>
                        <w:rPr>
                          <w:b/>
                          <w:bCs/>
                        </w:rPr>
                      </w:pPr>
                    </w:p>
                    <w:p w14:paraId="433EC893" w14:textId="77777777" w:rsidR="00330D0D" w:rsidRDefault="00330D0D" w:rsidP="00330D0D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03A78F5A" w14:textId="77777777" w:rsidR="00330D0D" w:rsidRDefault="00330D0D" w:rsidP="00330D0D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182D408E" w14:textId="5AA19395" w:rsidR="00330D0D" w:rsidRDefault="00330D0D" w:rsidP="00330D0D">
                      <w:pPr>
                        <w:rPr>
                          <w:b/>
                          <w:bCs/>
                        </w:rPr>
                      </w:pPr>
                      <w:r w:rsidRPr="001E6750">
                        <w:rPr>
                          <w:b/>
                          <w:bCs/>
                          <w:u w:val="single"/>
                        </w:rPr>
                        <w:t>Candidat au(x) lot(s)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1E6750">
                        <w:rPr>
                          <w:i/>
                          <w:iCs/>
                          <w:sz w:val="16"/>
                          <w:szCs w:val="16"/>
                        </w:rPr>
                        <w:t>Cocher la (ou les) case(s) utile(s)</w:t>
                      </w:r>
                      <w:r>
                        <w:rPr>
                          <w:b/>
                          <w:bCs/>
                        </w:rPr>
                        <w:t> :</w:t>
                      </w:r>
                    </w:p>
                    <w:p w14:paraId="1B123751" w14:textId="518034CE" w:rsidR="00330D0D" w:rsidRDefault="00330D0D" w:rsidP="00330D0D">
                      <w:pPr>
                        <w:jc w:val="left"/>
                        <w:rPr>
                          <w:b/>
                          <w:bCs/>
                        </w:rPr>
                      </w:pPr>
                    </w:p>
                    <w:p w14:paraId="63EF0DE7" w14:textId="25E1E017" w:rsid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4927070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1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802E5B">
                        <w:t>« Tout public »</w:t>
                      </w:r>
                      <w:r w:rsidR="00330D0D">
                        <w:t xml:space="preserve"> </w:t>
                      </w:r>
                      <w:r w:rsidR="00330D0D" w:rsidRPr="00802E5B">
                        <w:t>et</w:t>
                      </w:r>
                      <w:r w:rsidR="00330D0D">
                        <w:t xml:space="preserve"> </w:t>
                      </w:r>
                      <w:r w:rsidR="00330D0D" w:rsidRPr="00802E5B">
                        <w:t>« Accueillir les usagers »</w:t>
                      </w:r>
                      <w:r w:rsidR="00330D0D">
                        <w:t xml:space="preserve"> </w:t>
                      </w:r>
                      <w:r w:rsidR="00330D0D" w:rsidRPr="00802E5B">
                        <w:t>en présentiel</w:t>
                      </w:r>
                      <w:r w:rsidR="00330D0D">
                        <w:t xml:space="preserve"> - </w:t>
                      </w:r>
                      <w:r w:rsidR="00330D0D" w:rsidRPr="00802E5B">
                        <w:t>GHU APHP.Sorbonne université</w:t>
                      </w:r>
                      <w:r w:rsidR="00330D0D">
                        <w:t xml:space="preserve">, </w:t>
                      </w:r>
                      <w:r w:rsidR="00330D0D" w:rsidRPr="00802E5B">
                        <w:t>APHP.Hôpitaux universitaires Paris Seine-Saint-Denis</w:t>
                      </w:r>
                      <w:r w:rsidR="00330D0D">
                        <w:t xml:space="preserve"> et </w:t>
                      </w:r>
                      <w:r w:rsidR="00330D0D" w:rsidRPr="00802E5B">
                        <w:t>Hospitalisation à domicile</w:t>
                      </w:r>
                    </w:p>
                    <w:p w14:paraId="0C0F3060" w14:textId="77777777" w:rsidR="00330D0D" w:rsidRDefault="00330D0D" w:rsidP="00330D0D">
                      <w:pPr>
                        <w:ind w:left="426" w:hanging="426"/>
                        <w:jc w:val="left"/>
                        <w:rPr>
                          <w:b/>
                          <w:bCs/>
                        </w:rPr>
                      </w:pPr>
                    </w:p>
                    <w:p w14:paraId="2570E066" w14:textId="4A978AC5" w:rsidR="00330D0D" w:rsidRP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4311607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2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802E5B">
                        <w:t>« Tout public »</w:t>
                      </w:r>
                      <w:r w:rsidR="00330D0D">
                        <w:t xml:space="preserve"> </w:t>
                      </w:r>
                      <w:r w:rsidR="00330D0D" w:rsidRPr="00802E5B">
                        <w:t>et</w:t>
                      </w:r>
                      <w:r w:rsidR="00330D0D">
                        <w:t xml:space="preserve"> </w:t>
                      </w:r>
                      <w:r w:rsidR="00330D0D" w:rsidRPr="00802E5B">
                        <w:t>« Accueillir les usagers »</w:t>
                      </w:r>
                      <w:r w:rsidR="00330D0D">
                        <w:t xml:space="preserve"> </w:t>
                      </w:r>
                      <w:r w:rsidR="00330D0D" w:rsidRPr="00802E5B">
                        <w:t>en présentiel</w:t>
                      </w:r>
                      <w:r w:rsidR="00330D0D">
                        <w:t xml:space="preserve"> - </w:t>
                      </w:r>
                      <w:r w:rsidR="00330D0D" w:rsidRPr="00330D0D">
                        <w:t>GHU APHP.Nord-Université de Paris Cité</w:t>
                      </w:r>
                      <w:r w:rsidR="00330D0D">
                        <w:t xml:space="preserve"> et </w:t>
                      </w:r>
                      <w:r w:rsidR="00330D0D" w:rsidRPr="00330D0D">
                        <w:t xml:space="preserve"> APHP.Université de Paris-Saclay</w:t>
                      </w:r>
                    </w:p>
                    <w:p w14:paraId="6A2DF325" w14:textId="765D7F38" w:rsidR="00330D0D" w:rsidRDefault="00330D0D" w:rsidP="00330D0D">
                      <w:pPr>
                        <w:ind w:left="426" w:hanging="426"/>
                        <w:jc w:val="left"/>
                      </w:pPr>
                    </w:p>
                    <w:p w14:paraId="2E8FE650" w14:textId="339670FD" w:rsid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138091071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3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802E5B">
                        <w:t>« Tout public »</w:t>
                      </w:r>
                      <w:r w:rsidR="00330D0D">
                        <w:t xml:space="preserve"> </w:t>
                      </w:r>
                      <w:r w:rsidR="00330D0D" w:rsidRPr="00802E5B">
                        <w:t>et</w:t>
                      </w:r>
                      <w:r w:rsidR="00330D0D">
                        <w:t xml:space="preserve"> </w:t>
                      </w:r>
                      <w:r w:rsidR="00330D0D" w:rsidRPr="00802E5B">
                        <w:t>« Accueillir les usagers »</w:t>
                      </w:r>
                      <w:r w:rsidR="00330D0D">
                        <w:t xml:space="preserve"> </w:t>
                      </w:r>
                      <w:r w:rsidR="00330D0D" w:rsidRPr="00802E5B">
                        <w:t>en présentiel</w:t>
                      </w:r>
                      <w:r w:rsidR="00330D0D">
                        <w:t xml:space="preserve"> - </w:t>
                      </w:r>
                      <w:r w:rsidR="00330D0D" w:rsidRPr="00330D0D">
                        <w:t xml:space="preserve">GHU </w:t>
                      </w:r>
                      <w:r w:rsidR="004D20B7" w:rsidRPr="004D20B7">
                        <w:t xml:space="preserve">APHP.Centre-Université de Paris Cité </w:t>
                      </w:r>
                      <w:r w:rsidR="00330D0D">
                        <w:t xml:space="preserve">et </w:t>
                      </w:r>
                      <w:r w:rsidR="00330D0D" w:rsidRPr="00330D0D">
                        <w:t xml:space="preserve"> </w:t>
                      </w:r>
                      <w:r w:rsidR="00330D0D" w:rsidRPr="00802E5B">
                        <w:t>APHP.Hôpitaux universitaires Henri-Mondor</w:t>
                      </w:r>
                    </w:p>
                    <w:p w14:paraId="4EC25DDE" w14:textId="77777777" w:rsidR="00330D0D" w:rsidRDefault="00330D0D" w:rsidP="00330D0D">
                      <w:pPr>
                        <w:ind w:left="426" w:hanging="426"/>
                        <w:jc w:val="left"/>
                        <w:rPr>
                          <w:b/>
                          <w:bCs/>
                        </w:rPr>
                      </w:pPr>
                    </w:p>
                    <w:p w14:paraId="55E2640B" w14:textId="670072DD" w:rsidR="00330D0D" w:rsidRDefault="00F14FB4" w:rsidP="00330D0D">
                      <w:pPr>
                        <w:ind w:left="426" w:hanging="426"/>
                      </w:pPr>
                      <w:sdt>
                        <w:sdtPr>
                          <w:rPr>
                            <w:b/>
                            <w:bCs/>
                          </w:rPr>
                          <w:id w:val="-17878927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4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330D0D">
                        <w:t>« Professionnels d’encadrement »</w:t>
                      </w:r>
                      <w:r w:rsidR="00330D0D">
                        <w:t xml:space="preserve"> </w:t>
                      </w:r>
                      <w:r w:rsidR="00330D0D" w:rsidRPr="00330D0D">
                        <w:t xml:space="preserve">en présentiel </w:t>
                      </w:r>
                      <w:r w:rsidR="00330D0D">
                        <w:t xml:space="preserve">- </w:t>
                      </w:r>
                      <w:r w:rsidR="00330D0D" w:rsidRPr="00802E5B">
                        <w:t>GHU APHP.Sorbonne université</w:t>
                      </w:r>
                      <w:r w:rsidR="00330D0D">
                        <w:t xml:space="preserve">, </w:t>
                      </w:r>
                      <w:r w:rsidR="00330D0D" w:rsidRPr="00802E5B">
                        <w:t>APHP.Hôpitaux universitaires Paris Seine-Saint-Denis</w:t>
                      </w:r>
                      <w:r w:rsidR="00330D0D">
                        <w:t xml:space="preserve"> et </w:t>
                      </w:r>
                      <w:r w:rsidR="00330D0D" w:rsidRPr="00802E5B">
                        <w:t>Hospitalisation à domicile</w:t>
                      </w:r>
                    </w:p>
                    <w:p w14:paraId="15C952A2" w14:textId="52F0000B" w:rsidR="00330D0D" w:rsidRDefault="00330D0D" w:rsidP="00330D0D">
                      <w:pPr>
                        <w:ind w:left="426" w:hanging="426"/>
                      </w:pPr>
                    </w:p>
                    <w:p w14:paraId="0B945AAF" w14:textId="77777777" w:rsidR="00330D0D" w:rsidRP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88985388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5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330D0D">
                        <w:t>« Professionnels d’encadrement »</w:t>
                      </w:r>
                      <w:r w:rsidR="00330D0D">
                        <w:t xml:space="preserve"> </w:t>
                      </w:r>
                      <w:r w:rsidR="00330D0D" w:rsidRPr="00330D0D">
                        <w:t xml:space="preserve">en présentiel </w:t>
                      </w:r>
                      <w:r w:rsidR="00330D0D">
                        <w:t xml:space="preserve">- </w:t>
                      </w:r>
                      <w:r w:rsidR="00330D0D" w:rsidRPr="00330D0D">
                        <w:t>GHU APHP.Nord-Université de Paris Cité</w:t>
                      </w:r>
                      <w:r w:rsidR="00330D0D">
                        <w:t xml:space="preserve"> et </w:t>
                      </w:r>
                      <w:r w:rsidR="00330D0D" w:rsidRPr="00330D0D">
                        <w:t xml:space="preserve"> APHP.Université de Paris-Saclay</w:t>
                      </w:r>
                    </w:p>
                    <w:p w14:paraId="180EEFD8" w14:textId="01B839A2" w:rsidR="00330D0D" w:rsidRDefault="00330D0D" w:rsidP="00330D0D">
                      <w:pPr>
                        <w:ind w:left="426" w:hanging="426"/>
                      </w:pPr>
                    </w:p>
                    <w:p w14:paraId="1387B480" w14:textId="01E13287" w:rsid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1494968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330D0D">
                        <w:rPr>
                          <w:b/>
                          <w:bCs/>
                        </w:rPr>
                        <w:t>6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330D0D">
                        <w:t>« Professionnels d’encadrement »</w:t>
                      </w:r>
                      <w:r w:rsidR="00330D0D">
                        <w:t xml:space="preserve"> </w:t>
                      </w:r>
                      <w:r w:rsidR="00330D0D" w:rsidRPr="00330D0D">
                        <w:t xml:space="preserve">en présentiel </w:t>
                      </w:r>
                      <w:r w:rsidR="00330D0D">
                        <w:t xml:space="preserve">- </w:t>
                      </w:r>
                      <w:r w:rsidR="00330D0D" w:rsidRPr="00330D0D">
                        <w:t xml:space="preserve">GHU </w:t>
                      </w:r>
                      <w:r w:rsidR="004D20B7" w:rsidRPr="004D20B7">
                        <w:t xml:space="preserve">APHP.Centre-Université de Paris Cité </w:t>
                      </w:r>
                      <w:r w:rsidR="00330D0D">
                        <w:t xml:space="preserve">et </w:t>
                      </w:r>
                      <w:r w:rsidR="00330D0D" w:rsidRPr="00330D0D">
                        <w:t xml:space="preserve"> </w:t>
                      </w:r>
                      <w:r w:rsidR="00330D0D" w:rsidRPr="00802E5B">
                        <w:t>APHP.Hôpitaux universitaires Henri-Mondor</w:t>
                      </w:r>
                    </w:p>
                    <w:p w14:paraId="4024D118" w14:textId="5F766D7E" w:rsidR="00330D0D" w:rsidRDefault="00330D0D" w:rsidP="00330D0D">
                      <w:pPr>
                        <w:ind w:left="426" w:hanging="426"/>
                        <w:jc w:val="left"/>
                      </w:pPr>
                    </w:p>
                    <w:p w14:paraId="326529F1" w14:textId="79D8E4AA" w:rsidR="00330D0D" w:rsidRDefault="00F14FB4" w:rsidP="00330D0D">
                      <w:pPr>
                        <w:ind w:left="426" w:hanging="426"/>
                        <w:jc w:val="left"/>
                      </w:pPr>
                      <w:sdt>
                        <w:sdtPr>
                          <w:rPr>
                            <w:b/>
                            <w:bCs/>
                          </w:rPr>
                          <w:id w:val="116274412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330D0D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330D0D">
                        <w:rPr>
                          <w:b/>
                          <w:bCs/>
                        </w:rPr>
                        <w:t xml:space="preserve"> </w:t>
                      </w:r>
                      <w:r w:rsidR="00330D0D">
                        <w:rPr>
                          <w:b/>
                          <w:bCs/>
                        </w:rPr>
                        <w:tab/>
                      </w:r>
                      <w:r w:rsidR="00330D0D" w:rsidRPr="001E6750">
                        <w:rPr>
                          <w:b/>
                          <w:bCs/>
                        </w:rPr>
                        <w:t>0</w:t>
                      </w:r>
                      <w:r w:rsidR="00AD591D">
                        <w:rPr>
                          <w:b/>
                          <w:bCs/>
                        </w:rPr>
                        <w:t>7</w:t>
                      </w:r>
                      <w:r w:rsidR="00330D0D" w:rsidRPr="001E6750">
                        <w:t xml:space="preserve"> </w:t>
                      </w:r>
                      <w:r w:rsidR="00330D0D">
                        <w:t>–</w:t>
                      </w:r>
                      <w:r w:rsidR="00330D0D" w:rsidRPr="001E6750">
                        <w:t xml:space="preserve"> </w:t>
                      </w:r>
                      <w:r w:rsidR="00330D0D" w:rsidRPr="00330D0D">
                        <w:t>« </w:t>
                      </w:r>
                      <w:r w:rsidR="00330D0D">
                        <w:t>Théâtre forum</w:t>
                      </w:r>
                      <w:r w:rsidR="00330D0D" w:rsidRPr="00330D0D">
                        <w:t> »</w:t>
                      </w:r>
                      <w:r w:rsidR="00330D0D">
                        <w:t xml:space="preserve"> </w:t>
                      </w:r>
                      <w:r w:rsidR="00330D0D" w:rsidRPr="00330D0D">
                        <w:t xml:space="preserve">en présentiel </w:t>
                      </w:r>
                      <w:r w:rsidR="00330D0D">
                        <w:t>– Tous GHU et sites de l’AP-HP</w:t>
                      </w:r>
                    </w:p>
                    <w:p w14:paraId="5D536A91" w14:textId="77777777" w:rsidR="00330D0D" w:rsidRDefault="00330D0D" w:rsidP="00330D0D">
                      <w:pPr>
                        <w:ind w:left="426" w:hanging="426"/>
                        <w:jc w:val="left"/>
                      </w:pPr>
                    </w:p>
                    <w:p w14:paraId="5C3E8CDF" w14:textId="77777777" w:rsidR="00330D0D" w:rsidRDefault="00330D0D" w:rsidP="00330D0D">
                      <w:pPr>
                        <w:ind w:left="426" w:hanging="426"/>
                      </w:pPr>
                    </w:p>
                    <w:p w14:paraId="0CC28799" w14:textId="77777777" w:rsidR="00330D0D" w:rsidRDefault="00330D0D" w:rsidP="00330D0D">
                      <w:pPr>
                        <w:ind w:left="284" w:hanging="284"/>
                        <w:rPr>
                          <w:b/>
                          <w:bCs/>
                        </w:rPr>
                      </w:pPr>
                    </w:p>
                    <w:p w14:paraId="1DD8BBB8" w14:textId="77777777" w:rsidR="00330D0D" w:rsidRDefault="00330D0D" w:rsidP="00330D0D">
                      <w:pPr>
                        <w:rPr>
                          <w:b/>
                          <w:bCs/>
                        </w:rPr>
                      </w:pPr>
                    </w:p>
                    <w:p w14:paraId="1EA65218" w14:textId="77777777" w:rsidR="00330D0D" w:rsidRDefault="00330D0D" w:rsidP="00330D0D">
                      <w:pPr>
                        <w:rPr>
                          <w:b/>
                          <w:bCs/>
                        </w:rPr>
                      </w:pPr>
                    </w:p>
                    <w:p w14:paraId="6DA82ACC" w14:textId="77777777" w:rsidR="00330D0D" w:rsidRPr="00C53A75" w:rsidRDefault="00330D0D" w:rsidP="00330D0D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72DC7E" w14:textId="324E1461" w:rsidR="00330D0D" w:rsidRDefault="00330D0D" w:rsidP="00EB7C14">
      <w:pPr>
        <w:jc w:val="left"/>
        <w:rPr>
          <w:rFonts w:eastAsia="Arial Unicode MS"/>
        </w:rPr>
      </w:pP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EB0F46">
          <w:footerReference w:type="default" r:id="rId7"/>
          <w:pgSz w:w="11907" w:h="16840" w:code="9"/>
          <w:pgMar w:top="709" w:right="851" w:bottom="1021" w:left="851" w:header="720" w:footer="113" w:gutter="0"/>
          <w:cols w:space="720"/>
          <w:docGrid w:linePitch="272"/>
        </w:sectPr>
      </w:pPr>
    </w:p>
    <w:p w14:paraId="4419F6BD" w14:textId="77777777" w:rsidR="00F022A1" w:rsidRPr="00652BE8" w:rsidRDefault="00F022A1" w:rsidP="00F022A1">
      <w:pPr>
        <w:rPr>
          <w:rFonts w:ascii="Montserrat" w:hAnsi="Montserrat" w:cs="Times New Roman"/>
          <w:b/>
          <w:noProof/>
          <w:color w:val="002060"/>
          <w:sz w:val="24"/>
          <w:szCs w:val="24"/>
        </w:rPr>
      </w:pP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lastRenderedPageBreak/>
        <w:t>I. PROGRAMME DE FORMATION ET METHODOLOGIE</w:t>
      </w:r>
    </w:p>
    <w:p w14:paraId="331B7D3D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0A05910" w14:textId="77777777" w:rsidR="00F022A1" w:rsidRPr="00B12DAA" w:rsidRDefault="00F022A1" w:rsidP="00F022A1">
      <w:pPr>
        <w:rPr>
          <w:i/>
          <w:noProof/>
        </w:rPr>
      </w:pPr>
      <w:r w:rsidRPr="00B12DAA">
        <w:rPr>
          <w:i/>
          <w:noProof/>
        </w:rPr>
        <w:t>Indiquer le contenu du programme en détaillant le plan de cours proposé</w:t>
      </w:r>
    </w:p>
    <w:p w14:paraId="628594BA" w14:textId="77777777" w:rsidR="00F022A1" w:rsidRPr="00B12DAA" w:rsidRDefault="00F022A1" w:rsidP="00F022A1">
      <w:pPr>
        <w:rPr>
          <w:i/>
          <w:noProof/>
        </w:rPr>
      </w:pPr>
      <w:r w:rsidRPr="00B12DAA">
        <w:rPr>
          <w:i/>
          <w:noProof/>
        </w:rPr>
        <w:t>(donner un programme à jour sur les thèmes énumérés dans le Cahier des Clauses Techniques et Particulières)</w:t>
      </w:r>
    </w:p>
    <w:p w14:paraId="7B744600" w14:textId="36AE607E" w:rsidR="006D4525" w:rsidRPr="00B12DAA" w:rsidRDefault="00F022A1" w:rsidP="00F022A1">
      <w:pPr>
        <w:rPr>
          <w:i/>
          <w:noProof/>
        </w:rPr>
      </w:pPr>
      <w:r w:rsidRPr="00B12DAA">
        <w:rPr>
          <w:i/>
          <w:noProof/>
        </w:rPr>
        <w:t>Détailler les méthodes pédagogiques qui seront mises en oeuvre pour l’exécution de la prestation (notamment sur l’articulation théorie/pratique)</w:t>
      </w:r>
    </w:p>
    <w:p w14:paraId="6954F8E2" w14:textId="5AB88A3A" w:rsidR="00F022A1" w:rsidRDefault="00F022A1" w:rsidP="00F022A1">
      <w:pPr>
        <w:rPr>
          <w:b/>
          <w:noProof/>
        </w:rPr>
      </w:pPr>
    </w:p>
    <w:p w14:paraId="749BC5B5" w14:textId="77777777" w:rsidR="006D4525" w:rsidRDefault="006D4525" w:rsidP="00F022A1">
      <w:pPr>
        <w:rPr>
          <w:b/>
          <w:noProof/>
        </w:rPr>
      </w:pPr>
    </w:p>
    <w:p w14:paraId="1D7DFCB6" w14:textId="77777777" w:rsidR="00F022A1" w:rsidRPr="00652BE8" w:rsidRDefault="00F022A1" w:rsidP="00F022A1">
      <w:pPr>
        <w:rPr>
          <w:rFonts w:ascii="Montserrat" w:hAnsi="Montserrat" w:cs="Times New Roman"/>
          <w:b/>
          <w:noProof/>
          <w:color w:val="002060"/>
          <w:sz w:val="24"/>
          <w:szCs w:val="24"/>
        </w:rPr>
      </w:pP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>II. SUPPORTS PEDAGOGIQUES</w:t>
      </w:r>
    </w:p>
    <w:p w14:paraId="05549508" w14:textId="77777777" w:rsidR="00F022A1" w:rsidRPr="00652BE8" w:rsidRDefault="00F022A1" w:rsidP="00F022A1">
      <w:pPr>
        <w:rPr>
          <w:rFonts w:ascii="Times New Roman" w:hAnsi="Times New Roman" w:cs="Times New Roman"/>
          <w:b/>
          <w:noProof/>
          <w:color w:val="002060"/>
          <w:sz w:val="24"/>
          <w:szCs w:val="24"/>
        </w:rPr>
      </w:pPr>
    </w:p>
    <w:p w14:paraId="18E60F41" w14:textId="77777777" w:rsidR="00F022A1" w:rsidRPr="00B12DAA" w:rsidRDefault="00F022A1" w:rsidP="00F022A1">
      <w:pPr>
        <w:rPr>
          <w:i/>
          <w:noProof/>
        </w:rPr>
      </w:pPr>
      <w:r w:rsidRPr="00B12DAA">
        <w:rPr>
          <w:i/>
          <w:noProof/>
        </w:rPr>
        <w:t>Indiquer si des supports pédagogiques seront utilisés pendant la formation</w:t>
      </w:r>
    </w:p>
    <w:p w14:paraId="4CE3DEB2" w14:textId="77777777" w:rsidR="00F022A1" w:rsidRPr="00B12DAA" w:rsidRDefault="00F022A1" w:rsidP="00F022A1">
      <w:pPr>
        <w:rPr>
          <w:i/>
          <w:noProof/>
        </w:rPr>
      </w:pPr>
      <w:r w:rsidRPr="00B12DAA">
        <w:rPr>
          <w:i/>
          <w:noProof/>
        </w:rPr>
        <w:t>Préciser le cas échéant les supports pédagogiques utilisés (power point, fascicules…) et joindre un support type.</w:t>
      </w:r>
    </w:p>
    <w:p w14:paraId="5CE32156" w14:textId="77777777" w:rsidR="00F022A1" w:rsidRPr="00B12DAA" w:rsidRDefault="00F022A1" w:rsidP="00F022A1">
      <w:pPr>
        <w:autoSpaceDE w:val="0"/>
        <w:autoSpaceDN w:val="0"/>
        <w:adjustRightInd w:val="0"/>
        <w:rPr>
          <w:bCs/>
          <w:i/>
        </w:rPr>
      </w:pPr>
      <w:r w:rsidRPr="00B12DAA">
        <w:rPr>
          <w:bCs/>
          <w:i/>
        </w:rPr>
        <w:t>Indiquer si des documents seront remis aux participants</w:t>
      </w:r>
    </w:p>
    <w:p w14:paraId="1082D5CF" w14:textId="77777777" w:rsidR="00F022A1" w:rsidRPr="00B12DAA" w:rsidRDefault="00F022A1" w:rsidP="00F022A1">
      <w:pPr>
        <w:autoSpaceDE w:val="0"/>
        <w:autoSpaceDN w:val="0"/>
        <w:adjustRightInd w:val="0"/>
        <w:rPr>
          <w:bCs/>
          <w:i/>
        </w:rPr>
      </w:pPr>
      <w:r w:rsidRPr="00B12DAA">
        <w:rPr>
          <w:bCs/>
          <w:i/>
        </w:rPr>
        <w:t>Préciser le cas échéant les supports pédagogiques remis aux participants et joindre un support type.</w:t>
      </w:r>
    </w:p>
    <w:p w14:paraId="06511974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6D67A14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D165392" w14:textId="77777777" w:rsidR="00F022A1" w:rsidRPr="00652BE8" w:rsidRDefault="00F022A1" w:rsidP="00F022A1">
      <w:pPr>
        <w:rPr>
          <w:rFonts w:ascii="Montserrat" w:hAnsi="Montserrat" w:cs="Times New Roman"/>
          <w:b/>
          <w:noProof/>
          <w:color w:val="002060"/>
          <w:sz w:val="24"/>
          <w:szCs w:val="24"/>
        </w:rPr>
      </w:pP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>III. INTERVENANTS PROPOSES</w:t>
      </w:r>
    </w:p>
    <w:p w14:paraId="7C90B6B7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6BE90E7" w14:textId="77777777" w:rsidR="00F022A1" w:rsidRPr="00B12DAA" w:rsidRDefault="00F022A1" w:rsidP="00F022A1">
      <w:pPr>
        <w:autoSpaceDE w:val="0"/>
        <w:autoSpaceDN w:val="0"/>
        <w:adjustRightInd w:val="0"/>
        <w:rPr>
          <w:bCs/>
          <w:i/>
        </w:rPr>
      </w:pPr>
      <w:r w:rsidRPr="00B12DAA">
        <w:rPr>
          <w:bCs/>
          <w:i/>
        </w:rPr>
        <w:t>Indiquer le ou les intervenants désignés pour assurer la prestation</w:t>
      </w:r>
    </w:p>
    <w:p w14:paraId="67C9C2A9" w14:textId="77777777" w:rsidR="00F022A1" w:rsidRPr="00B12DAA" w:rsidRDefault="00F022A1" w:rsidP="00F022A1">
      <w:pPr>
        <w:autoSpaceDE w:val="0"/>
        <w:autoSpaceDN w:val="0"/>
        <w:adjustRightInd w:val="0"/>
        <w:rPr>
          <w:bCs/>
          <w:i/>
        </w:rPr>
      </w:pPr>
      <w:r w:rsidRPr="00B12DAA">
        <w:rPr>
          <w:bCs/>
          <w:i/>
        </w:rPr>
        <w:t xml:space="preserve">Joindre au document les CV des intervenants détaillant les qualifications, </w:t>
      </w:r>
      <w:r>
        <w:rPr>
          <w:bCs/>
          <w:i/>
        </w:rPr>
        <w:t>les durées d</w:t>
      </w:r>
      <w:r w:rsidRPr="00B12DAA">
        <w:rPr>
          <w:bCs/>
          <w:i/>
        </w:rPr>
        <w:t>’expérience et les références</w:t>
      </w:r>
    </w:p>
    <w:p w14:paraId="423DB7F1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4C67DA1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50FE9B4" w14:textId="0BD3C7EB" w:rsidR="006D4525" w:rsidRPr="00652BE8" w:rsidRDefault="006D4525" w:rsidP="006D4525">
      <w:pPr>
        <w:rPr>
          <w:rFonts w:ascii="Montserrat" w:hAnsi="Montserrat" w:cs="Times New Roman"/>
          <w:b/>
          <w:noProof/>
          <w:color w:val="002060"/>
          <w:sz w:val="24"/>
          <w:szCs w:val="24"/>
        </w:rPr>
      </w:pP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>I</w:t>
      </w:r>
      <w:r>
        <w:rPr>
          <w:rFonts w:ascii="Montserrat" w:hAnsi="Montserrat" w:cs="Times New Roman"/>
          <w:b/>
          <w:noProof/>
          <w:color w:val="002060"/>
          <w:sz w:val="24"/>
          <w:szCs w:val="24"/>
        </w:rPr>
        <w:t>V</w:t>
      </w: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 xml:space="preserve">. </w:t>
      </w:r>
      <w:r>
        <w:rPr>
          <w:rFonts w:ascii="Montserrat" w:hAnsi="Montserrat" w:cs="Times New Roman"/>
          <w:b/>
          <w:noProof/>
          <w:color w:val="002060"/>
          <w:sz w:val="24"/>
          <w:szCs w:val="24"/>
        </w:rPr>
        <w:t>ORGANISATION</w:t>
      </w:r>
    </w:p>
    <w:p w14:paraId="0E857935" w14:textId="77777777" w:rsidR="006D4525" w:rsidRPr="00DF6133" w:rsidRDefault="006D4525" w:rsidP="006D4525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AFBE2C7" w14:textId="5C9D0C47" w:rsidR="006D4525" w:rsidRPr="00B12DAA" w:rsidRDefault="006D4525" w:rsidP="006D4525">
      <w:pPr>
        <w:autoSpaceDE w:val="0"/>
        <w:autoSpaceDN w:val="0"/>
        <w:adjustRightInd w:val="0"/>
        <w:rPr>
          <w:bCs/>
          <w:i/>
        </w:rPr>
      </w:pPr>
      <w:r>
        <w:rPr>
          <w:bCs/>
          <w:i/>
        </w:rPr>
        <w:t>Préciser les modalités d’organisation et de coordination des de l’équipe pédagogique</w:t>
      </w:r>
    </w:p>
    <w:p w14:paraId="33D9C965" w14:textId="77777777" w:rsidR="006D4525" w:rsidRPr="00DF6133" w:rsidRDefault="006D4525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1F63CFD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582BACF" w14:textId="4991D016" w:rsidR="006D4525" w:rsidRPr="00652BE8" w:rsidRDefault="006D4525" w:rsidP="006D4525">
      <w:pPr>
        <w:rPr>
          <w:rFonts w:ascii="Montserrat" w:hAnsi="Montserrat" w:cs="Times New Roman"/>
          <w:b/>
          <w:noProof/>
          <w:color w:val="002060"/>
          <w:sz w:val="24"/>
          <w:szCs w:val="24"/>
        </w:rPr>
      </w:pP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>I</w:t>
      </w:r>
      <w:r>
        <w:rPr>
          <w:rFonts w:ascii="Montserrat" w:hAnsi="Montserrat" w:cs="Times New Roman"/>
          <w:b/>
          <w:noProof/>
          <w:color w:val="002060"/>
          <w:sz w:val="24"/>
          <w:szCs w:val="24"/>
        </w:rPr>
        <w:t>V</w:t>
      </w:r>
      <w:r w:rsidRPr="00652BE8">
        <w:rPr>
          <w:rFonts w:ascii="Montserrat" w:hAnsi="Montserrat" w:cs="Times New Roman"/>
          <w:b/>
          <w:noProof/>
          <w:color w:val="002060"/>
          <w:sz w:val="24"/>
          <w:szCs w:val="24"/>
        </w:rPr>
        <w:t xml:space="preserve">. </w:t>
      </w:r>
      <w:r>
        <w:rPr>
          <w:rFonts w:ascii="Montserrat" w:hAnsi="Montserrat" w:cs="Times New Roman"/>
          <w:b/>
          <w:noProof/>
          <w:color w:val="002060"/>
          <w:sz w:val="24"/>
          <w:szCs w:val="24"/>
        </w:rPr>
        <w:t>DEVELOPPEMENT DURABLE</w:t>
      </w:r>
    </w:p>
    <w:p w14:paraId="23455791" w14:textId="77777777" w:rsidR="006D4525" w:rsidRPr="00DF6133" w:rsidRDefault="006D4525" w:rsidP="006D4525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F27B20C" w14:textId="77777777" w:rsidR="006D4525" w:rsidRDefault="006D4525" w:rsidP="00A05026">
      <w:pPr>
        <w:autoSpaceDE w:val="0"/>
        <w:autoSpaceDN w:val="0"/>
        <w:adjustRightInd w:val="0"/>
        <w:spacing w:after="120"/>
        <w:rPr>
          <w:bCs/>
          <w:i/>
        </w:rPr>
      </w:pPr>
      <w:r>
        <w:rPr>
          <w:bCs/>
          <w:i/>
        </w:rPr>
        <w:t xml:space="preserve">Décrire les mesures </w:t>
      </w:r>
      <w:r w:rsidRPr="006D4525">
        <w:rPr>
          <w:bCs/>
          <w:i/>
        </w:rPr>
        <w:t>environnementale</w:t>
      </w:r>
      <w:r>
        <w:rPr>
          <w:bCs/>
          <w:i/>
        </w:rPr>
        <w:t>s applicables</w:t>
      </w:r>
      <w:r w:rsidRPr="006D4525">
        <w:rPr>
          <w:bCs/>
          <w:i/>
        </w:rPr>
        <w:t xml:space="preserve"> </w:t>
      </w:r>
      <w:r>
        <w:rPr>
          <w:bCs/>
          <w:i/>
        </w:rPr>
        <w:t xml:space="preserve">aux </w:t>
      </w:r>
      <w:r w:rsidRPr="006D4525">
        <w:rPr>
          <w:bCs/>
          <w:i/>
        </w:rPr>
        <w:t>prestations</w:t>
      </w:r>
      <w:r>
        <w:rPr>
          <w:bCs/>
          <w:i/>
        </w:rPr>
        <w:t> :</w:t>
      </w:r>
    </w:p>
    <w:p w14:paraId="77C59391" w14:textId="77777777" w:rsidR="006D4525" w:rsidRDefault="006D4525" w:rsidP="00A0502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 w:val="0"/>
        <w:rPr>
          <w:bCs/>
          <w:i/>
        </w:rPr>
      </w:pPr>
      <w:r w:rsidRPr="006D4525">
        <w:rPr>
          <w:bCs/>
          <w:i/>
        </w:rPr>
        <w:t>Dématérialisation</w:t>
      </w:r>
      <w:r>
        <w:rPr>
          <w:bCs/>
          <w:i/>
        </w:rPr>
        <w:t xml:space="preserve"> des supports ;</w:t>
      </w:r>
    </w:p>
    <w:p w14:paraId="1F649E25" w14:textId="77777777" w:rsidR="006D4525" w:rsidRDefault="006D4525" w:rsidP="00A0502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before="80"/>
        <w:ind w:left="284" w:hanging="284"/>
        <w:contextualSpacing w:val="0"/>
        <w:rPr>
          <w:bCs/>
          <w:i/>
        </w:rPr>
      </w:pPr>
      <w:r>
        <w:rPr>
          <w:bCs/>
          <w:i/>
        </w:rPr>
        <w:t>D</w:t>
      </w:r>
      <w:r w:rsidRPr="006D4525">
        <w:rPr>
          <w:bCs/>
          <w:i/>
        </w:rPr>
        <w:t>éplacements</w:t>
      </w:r>
      <w:r>
        <w:rPr>
          <w:bCs/>
          <w:i/>
        </w:rPr>
        <w:t xml:space="preserve"> des intervenants.</w:t>
      </w:r>
    </w:p>
    <w:p w14:paraId="417B0FE3" w14:textId="501A6369" w:rsidR="006D4525" w:rsidRPr="006D4525" w:rsidRDefault="006D4525" w:rsidP="00A05026">
      <w:pPr>
        <w:pStyle w:val="Paragraphedeliste"/>
        <w:autoSpaceDE w:val="0"/>
        <w:autoSpaceDN w:val="0"/>
        <w:adjustRightInd w:val="0"/>
        <w:ind w:left="284" w:hanging="284"/>
        <w:rPr>
          <w:bCs/>
          <w:i/>
        </w:rPr>
      </w:pPr>
      <w:r w:rsidRPr="006D4525">
        <w:rPr>
          <w:bCs/>
          <w:i/>
        </w:rPr>
        <w:t xml:space="preserve"> </w:t>
      </w:r>
    </w:p>
    <w:p w14:paraId="0C8F5A65" w14:textId="77777777" w:rsidR="006D4525" w:rsidRDefault="006D4525" w:rsidP="00A05026">
      <w:pPr>
        <w:spacing w:after="120"/>
        <w:rPr>
          <w:bCs/>
          <w:i/>
        </w:rPr>
      </w:pPr>
      <w:r>
        <w:rPr>
          <w:bCs/>
          <w:i/>
        </w:rPr>
        <w:t>Décrire les mesures sociales applicables</w:t>
      </w:r>
      <w:r w:rsidRPr="006D4525">
        <w:rPr>
          <w:bCs/>
          <w:i/>
        </w:rPr>
        <w:t xml:space="preserve"> </w:t>
      </w:r>
      <w:r>
        <w:rPr>
          <w:bCs/>
          <w:i/>
        </w:rPr>
        <w:t xml:space="preserve">aux </w:t>
      </w:r>
      <w:r w:rsidRPr="006D4525">
        <w:rPr>
          <w:bCs/>
          <w:i/>
        </w:rPr>
        <w:t>prestations</w:t>
      </w:r>
      <w:r>
        <w:rPr>
          <w:bCs/>
          <w:i/>
        </w:rPr>
        <w:t> :</w:t>
      </w:r>
    </w:p>
    <w:p w14:paraId="6C71E380" w14:textId="77777777" w:rsidR="00A05026" w:rsidRPr="00A05026" w:rsidRDefault="006D4525" w:rsidP="00A05026">
      <w:pPr>
        <w:pStyle w:val="Paragraphedeliste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noProof/>
          <w:sz w:val="24"/>
          <w:szCs w:val="24"/>
        </w:rPr>
      </w:pPr>
      <w:r w:rsidRPr="00A05026">
        <w:rPr>
          <w:bCs/>
          <w:i/>
        </w:rPr>
        <w:t xml:space="preserve">Avantages fournis aux intervenants ; </w:t>
      </w:r>
    </w:p>
    <w:p w14:paraId="6E8E95F7" w14:textId="3DFC5D2D" w:rsidR="00F022A1" w:rsidRPr="00A05026" w:rsidRDefault="006D4525" w:rsidP="00A05026">
      <w:pPr>
        <w:pStyle w:val="Paragraphedeliste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noProof/>
          <w:sz w:val="24"/>
          <w:szCs w:val="24"/>
        </w:rPr>
      </w:pPr>
      <w:r w:rsidRPr="00A05026">
        <w:rPr>
          <w:bCs/>
          <w:i/>
        </w:rPr>
        <w:t xml:space="preserve">Engagements sociétaux (contrats, parité, maintien en activité, </w:t>
      </w:r>
      <w:r w:rsidR="00A05026" w:rsidRPr="00A05026">
        <w:rPr>
          <w:bCs/>
          <w:i/>
        </w:rPr>
        <w:t xml:space="preserve">participation à un </w:t>
      </w:r>
      <w:r w:rsidRPr="00A05026">
        <w:rPr>
          <w:bCs/>
          <w:i/>
        </w:rPr>
        <w:t>programme d’insertion) ;</w:t>
      </w:r>
    </w:p>
    <w:p w14:paraId="2B9D2B36" w14:textId="0E2ED3E9" w:rsidR="006D4525" w:rsidRPr="006D4525" w:rsidRDefault="006D4525" w:rsidP="00A05026">
      <w:pPr>
        <w:pStyle w:val="Paragraphedeliste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bCs/>
          <w:i/>
        </w:rPr>
        <w:t>Qualité de vie au travail</w:t>
      </w:r>
      <w:r w:rsidR="00A05026">
        <w:rPr>
          <w:bCs/>
          <w:i/>
        </w:rPr>
        <w:t>.</w:t>
      </w:r>
    </w:p>
    <w:p w14:paraId="6F1C1FAF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4F87FA0" w14:textId="77777777" w:rsidR="00F022A1" w:rsidRPr="00DF6133" w:rsidRDefault="00F022A1" w:rsidP="00F022A1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C44EB1F" w14:textId="77777777" w:rsidR="00F022A1" w:rsidRPr="00652BE8" w:rsidRDefault="00F022A1" w:rsidP="00F022A1">
      <w:pPr>
        <w:rPr>
          <w:rFonts w:ascii="Montserrat" w:hAnsi="Montserrat" w:cs="Times New Roman"/>
          <w:b/>
          <w:noProof/>
          <w:color w:val="002060"/>
        </w:rPr>
      </w:pPr>
      <w:r w:rsidRPr="00652BE8">
        <w:rPr>
          <w:rFonts w:ascii="Montserrat" w:hAnsi="Montserrat" w:cs="Times New Roman"/>
          <w:b/>
          <w:noProof/>
          <w:color w:val="002060"/>
        </w:rPr>
        <w:t>Signature et cachet de la société</w:t>
      </w:r>
    </w:p>
    <w:p w14:paraId="2AFD07D6" w14:textId="77777777" w:rsidR="00F022A1" w:rsidRPr="00E8759F" w:rsidRDefault="00F022A1" w:rsidP="00F022A1"/>
    <w:p w14:paraId="4C41BBB3" w14:textId="46F710C1" w:rsidR="00EE5FE4" w:rsidRPr="00EB7C14" w:rsidRDefault="00EE5FE4" w:rsidP="00F022A1">
      <w:pPr>
        <w:rPr>
          <w:rFonts w:eastAsia="Arial Unicode MS"/>
          <w:b/>
          <w:bCs/>
          <w:u w:val="single"/>
        </w:rPr>
      </w:pPr>
    </w:p>
    <w:sectPr w:rsidR="00EE5FE4" w:rsidRPr="00EB7C14" w:rsidSect="002C4CC3">
      <w:footerReference w:type="even" r:id="rId8"/>
      <w:footerReference w:type="default" r:id="rId9"/>
      <w:footerReference w:type="first" r:id="rId10"/>
      <w:pgSz w:w="11906" w:h="16838"/>
      <w:pgMar w:top="709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888B" w14:textId="77777777" w:rsidR="00780AB3" w:rsidRDefault="00780AB3" w:rsidP="00EB7C14">
      <w:r>
        <w:separator/>
      </w:r>
    </w:p>
  </w:endnote>
  <w:endnote w:type="continuationSeparator" w:id="0">
    <w:p w14:paraId="36623BE6" w14:textId="77777777" w:rsidR="00780AB3" w:rsidRDefault="00780AB3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6"/>
      <w:gridCol w:w="7874"/>
      <w:gridCol w:w="1109"/>
    </w:tblGrid>
    <w:tr w:rsidR="00EB7C14" w:rsidRPr="006409EC" w14:paraId="4F4105E4" w14:textId="77777777" w:rsidTr="00EB0F46">
      <w:trPr>
        <w:trHeight w:val="127"/>
        <w:jc w:val="center"/>
      </w:trPr>
      <w:tc>
        <w:tcPr>
          <w:tcW w:w="592" w:type="pct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3864" w:type="pct"/>
          <w:vAlign w:val="center"/>
        </w:tcPr>
        <w:p w14:paraId="46D85162" w14:textId="48115B14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9F3A9C">
            <w:t>25-</w:t>
          </w:r>
          <w:r w:rsidR="0008457F">
            <w:t>0</w:t>
          </w:r>
          <w:r w:rsidR="00F022A1">
            <w:t>50</w:t>
          </w:r>
        </w:p>
      </w:tc>
      <w:tc>
        <w:tcPr>
          <w:tcW w:w="545" w:type="pct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EB0F46">
      <w:trPr>
        <w:trHeight w:val="282"/>
        <w:jc w:val="center"/>
      </w:trPr>
      <w:tc>
        <w:tcPr>
          <w:tcW w:w="592" w:type="pct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3864" w:type="pct"/>
          <w:vAlign w:val="center"/>
        </w:tcPr>
        <w:p w14:paraId="29A95295" w14:textId="6594CA0B" w:rsidR="00EB7C14" w:rsidRPr="006409EC" w:rsidRDefault="00EB7C14" w:rsidP="00EB7C14">
          <w:pPr>
            <w:pStyle w:val="Pieddepage"/>
            <w:jc w:val="center"/>
          </w:pPr>
          <w:r w:rsidRPr="006409EC">
            <w:t>Dernière mise à jour du </w:t>
          </w:r>
          <w:r w:rsidR="00330D0D">
            <w:t>2</w:t>
          </w:r>
          <w:r w:rsidR="00F022A1">
            <w:t>9/01/2026</w:t>
          </w:r>
        </w:p>
      </w:tc>
      <w:tc>
        <w:tcPr>
          <w:tcW w:w="545" w:type="pct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1DD5" w14:textId="77777777" w:rsidR="005A6B06" w:rsidRDefault="00F022A1">
    <w:pPr>
      <w:pStyle w:val="Pieddepage"/>
    </w:pPr>
    <w:ins w:id="0" w:author="" w:date="2025-01-28T12:41:00Z">
      <w:r>
        <w:rPr>
          <w:noProof/>
          <w:color w:val="2B579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C20C356" wp14:editId="7FF2894A">
                <wp:simplePos x="635" y="635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609600" cy="342900"/>
                <wp:effectExtent l="0" t="0" r="0" b="0"/>
                <wp:wrapNone/>
                <wp:docPr id="116933776" name="Zone de texte 2" descr="C1 - Intern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227515" w14:textId="77777777" w:rsidR="005A6B06" w:rsidRPr="005A6B06" w:rsidRDefault="00F022A1" w:rsidP="00F022A1">
                            <w:pP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  <w:szCs w:val="20"/>
                                <w:rPrChange w:id="1" w:author="" w:date="2025-01-28T12:41:00Z">
                                  <w:rPr/>
                                </w:rPrChange>
                              </w:rPr>
                            </w:pPr>
                            <w:ins w:id="2" w:author="" w:date="2025-01-28T12:41:00Z">
                              <w:r w:rsidRPr="005A6B06">
                                <w:rPr>
                                  <w:rFonts w:ascii="Calibri" w:eastAsia="Calibri" w:hAnsi="Calibri" w:cs="Calibri"/>
                                  <w:noProof/>
                                  <w:sz w:val="20"/>
                                  <w:szCs w:val="20"/>
                                  <w:rPrChange w:id="3" w:author="" w:date="2025-01-28T12:41:00Z">
                                    <w:rPr/>
                                  </w:rPrChange>
                                </w:rPr>
                                <w:t>C1 - Interne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20C35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alt="C1 - Interne" style="position:absolute;left:0;text-align:left;margin-left:0;margin-top:0;width:48pt;height:27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" filled="f" stroked="f">
                <v:textbox style="mso-fit-shape-to-text:t" inset="0,0,0,15pt">
                  <w:txbxContent>
                    <w:p w14:paraId="48227515" w14:textId="77777777" w:rsidR="005A6B06" w:rsidRPr="005A6B06" w:rsidRDefault="00F022A1" w:rsidP="00F022A1">
                      <w:pPr>
                        <w:rPr>
                          <w:rFonts w:ascii="Calibri" w:eastAsia="Calibri" w:hAnsi="Calibri" w:cs="Calibri"/>
                          <w:noProof/>
                          <w:sz w:val="20"/>
                          <w:szCs w:val="20"/>
                          <w:rPrChange w:id="4" w:author="" w:date="2025-01-28T12:41:00Z">
                            <w:rPr/>
                          </w:rPrChange>
                        </w:rPr>
                      </w:pPr>
                      <w:ins w:id="5" w:author="" w:date="2025-01-28T12:41:00Z">
                        <w:r w:rsidRPr="005A6B06">
                          <w:rPr>
                            <w:rFonts w:ascii="Calibri" w:eastAsia="Calibri" w:hAnsi="Calibri" w:cs="Calibri"/>
                            <w:noProof/>
                            <w:sz w:val="20"/>
                            <w:szCs w:val="20"/>
                            <w:rPrChange w:id="6" w:author="" w:date="2025-01-28T12:41:00Z">
                              <w:rPr/>
                            </w:rPrChange>
                          </w:rPr>
                          <w:t>C1 - Interne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  <w:p w14:paraId="28E858B6" w14:textId="77777777" w:rsidR="00F30E62" w:rsidRDefault="00F30E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61768" w14:textId="77777777" w:rsidR="00890671" w:rsidRDefault="00F14FB4">
    <w:pPr>
      <w:pStyle w:val="Pieddepage"/>
    </w:pPr>
  </w:p>
  <w:tbl>
    <w:tblPr>
      <w:tblW w:w="5000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37"/>
      <w:gridCol w:w="8076"/>
      <w:gridCol w:w="1137"/>
    </w:tblGrid>
    <w:tr w:rsidR="00F022A1" w:rsidRPr="006409EC" w14:paraId="714864D7" w14:textId="77777777" w:rsidTr="006E7839">
      <w:trPr>
        <w:trHeight w:val="127"/>
        <w:jc w:val="center"/>
      </w:trPr>
      <w:tc>
        <w:tcPr>
          <w:tcW w:w="592" w:type="pct"/>
          <w:vAlign w:val="center"/>
        </w:tcPr>
        <w:p w14:paraId="508AB3F6" w14:textId="77777777" w:rsidR="00F022A1" w:rsidRPr="006409EC" w:rsidRDefault="00F022A1" w:rsidP="00F022A1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3864" w:type="pct"/>
          <w:vAlign w:val="center"/>
        </w:tcPr>
        <w:p w14:paraId="7426D1D6" w14:textId="77777777" w:rsidR="00F022A1" w:rsidRPr="006409EC" w:rsidRDefault="00F022A1" w:rsidP="00F022A1">
          <w:pPr>
            <w:pStyle w:val="Pieddepage"/>
            <w:jc w:val="center"/>
          </w:pPr>
          <w:r w:rsidRPr="006409EC">
            <w:t xml:space="preserve">Consultation n° </w:t>
          </w:r>
          <w:r>
            <w:t>25-050</w:t>
          </w:r>
        </w:p>
      </w:tc>
      <w:tc>
        <w:tcPr>
          <w:tcW w:w="545" w:type="pct"/>
          <w:vAlign w:val="center"/>
        </w:tcPr>
        <w:p w14:paraId="104CE70C" w14:textId="77777777" w:rsidR="00F022A1" w:rsidRPr="006409EC" w:rsidRDefault="00F022A1" w:rsidP="00F022A1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F022A1" w:rsidRPr="006409EC" w14:paraId="5F79332C" w14:textId="77777777" w:rsidTr="006E7839">
      <w:trPr>
        <w:trHeight w:val="282"/>
        <w:jc w:val="center"/>
      </w:trPr>
      <w:tc>
        <w:tcPr>
          <w:tcW w:w="592" w:type="pct"/>
          <w:vAlign w:val="center"/>
        </w:tcPr>
        <w:p w14:paraId="01516FC4" w14:textId="77777777" w:rsidR="00F022A1" w:rsidRPr="006409EC" w:rsidRDefault="00F022A1" w:rsidP="00F022A1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3864" w:type="pct"/>
          <w:vAlign w:val="center"/>
        </w:tcPr>
        <w:p w14:paraId="2C3955CC" w14:textId="77777777" w:rsidR="00F022A1" w:rsidRPr="006409EC" w:rsidRDefault="00F022A1" w:rsidP="00F022A1">
          <w:pPr>
            <w:pStyle w:val="Pieddepage"/>
            <w:jc w:val="center"/>
          </w:pPr>
          <w:r w:rsidRPr="006409EC">
            <w:t xml:space="preserve">Dernière mise à jour du : </w:t>
          </w:r>
          <w:r>
            <w:t>19/01/2026</w:t>
          </w:r>
        </w:p>
      </w:tc>
      <w:tc>
        <w:tcPr>
          <w:tcW w:w="545" w:type="pct"/>
          <w:vAlign w:val="center"/>
        </w:tcPr>
        <w:p w14:paraId="2E9D314D" w14:textId="77777777" w:rsidR="00F022A1" w:rsidRPr="006409EC" w:rsidRDefault="00F022A1" w:rsidP="00F022A1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6C2AE6C5" w14:textId="77777777" w:rsidR="00F30E62" w:rsidRDefault="00F30E62" w:rsidP="002C4CC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62A85" w14:textId="77777777" w:rsidR="005A6B06" w:rsidRDefault="00F022A1">
    <w:pPr>
      <w:pStyle w:val="Pieddepage"/>
    </w:pPr>
    <w:ins w:id="4" w:author="" w:date="2025-01-28T12:41:00Z">
      <w:r>
        <w:rPr>
          <w:noProof/>
          <w:color w:val="2B579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689CDED" wp14:editId="3FADC242">
                <wp:simplePos x="635" y="635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609600" cy="342900"/>
                <wp:effectExtent l="0" t="0" r="0" b="0"/>
                <wp:wrapNone/>
                <wp:docPr id="1122217411" name="Zone de texte 1" descr="C1 - Intern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1A630D" w14:textId="77777777" w:rsidR="005A6B06" w:rsidRPr="005A6B06" w:rsidRDefault="00F022A1">
                            <w:pPr>
                              <w:rPr>
                                <w:rFonts w:ascii="Calibri" w:eastAsia="Calibri" w:hAnsi="Calibri" w:cs="Calibri"/>
                                <w:noProof/>
                                <w:sz w:val="20"/>
                                <w:szCs w:val="20"/>
                                <w:rPrChange w:id="5" w:author="" w:date="2025-01-28T12:41:00Z">
                                  <w:rPr/>
                                </w:rPrChange>
                              </w:rPr>
                            </w:pPr>
                            <w:ins w:id="6" w:author="" w:date="2025-01-28T12:41:00Z">
                              <w:r w:rsidRPr="005A6B06">
                                <w:rPr>
                                  <w:rFonts w:ascii="Calibri" w:eastAsia="Calibri" w:hAnsi="Calibri" w:cs="Calibri"/>
                                  <w:noProof/>
                                  <w:sz w:val="20"/>
                                  <w:szCs w:val="20"/>
                                  <w:rPrChange w:id="7" w:author="" w:date="2025-01-28T12:41:00Z">
                                    <w:rPr/>
                                  </w:rPrChange>
                                </w:rPr>
                                <w:t>C1 - Interne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89CDE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alt="C1 - Interne" style="position:absolute;left:0;text-align:left;margin-left:0;margin-top:0;width:48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" filled="f" stroked="f">
                <v:textbox style="mso-fit-shape-to-text:t" inset="0,0,0,15pt">
                  <w:txbxContent>
                    <w:p w14:paraId="2F1A630D" w14:textId="77777777" w:rsidR="005A6B06" w:rsidRPr="005A6B06" w:rsidRDefault="00F022A1">
                      <w:pPr>
                        <w:rPr>
                          <w:rFonts w:ascii="Calibri" w:eastAsia="Calibri" w:hAnsi="Calibri" w:cs="Calibri"/>
                          <w:noProof/>
                          <w:sz w:val="20"/>
                          <w:szCs w:val="20"/>
                          <w:rPrChange w:id="11" w:author="" w:date="2025-01-28T12:41:00Z">
                            <w:rPr/>
                          </w:rPrChange>
                        </w:rPr>
                      </w:pPr>
                      <w:ins w:id="12" w:author="" w:date="2025-01-28T12:41:00Z">
                        <w:r w:rsidRPr="005A6B06">
                          <w:rPr>
                            <w:rFonts w:ascii="Calibri" w:eastAsia="Calibri" w:hAnsi="Calibri" w:cs="Calibri"/>
                            <w:noProof/>
                            <w:sz w:val="20"/>
                            <w:szCs w:val="20"/>
                            <w:rPrChange w:id="13" w:author="" w:date="2025-01-28T12:41:00Z">
                              <w:rPr/>
                            </w:rPrChange>
                          </w:rPr>
                          <w:t>C1 - Interne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35246" w14:textId="77777777" w:rsidR="00780AB3" w:rsidRDefault="00780AB3" w:rsidP="00EB7C14">
      <w:r>
        <w:separator/>
      </w:r>
    </w:p>
  </w:footnote>
  <w:footnote w:type="continuationSeparator" w:id="0">
    <w:p w14:paraId="1A26A52B" w14:textId="77777777" w:rsidR="00780AB3" w:rsidRDefault="00780AB3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B7C56"/>
    <w:multiLevelType w:val="multilevel"/>
    <w:tmpl w:val="4F3AE97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9166917"/>
    <w:multiLevelType w:val="hybridMultilevel"/>
    <w:tmpl w:val="91529250"/>
    <w:lvl w:ilvl="0" w:tplc="EE5A7A42">
      <w:start w:val="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200B9"/>
    <w:multiLevelType w:val="hybridMultilevel"/>
    <w:tmpl w:val="33244898"/>
    <w:lvl w:ilvl="0" w:tplc="7F5A3928">
      <w:numFmt w:val="bullet"/>
      <w:lvlText w:val="-"/>
      <w:lvlJc w:val="left"/>
      <w:pPr>
        <w:ind w:left="720" w:hanging="360"/>
      </w:pPr>
      <w:rPr>
        <w:rFonts w:ascii="Open Sans" w:eastAsia="Arial Unicode MS" w:hAnsi="Open Sans" w:cs="Open San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64EBD"/>
    <w:rsid w:val="0008457F"/>
    <w:rsid w:val="00087A57"/>
    <w:rsid w:val="000A56E7"/>
    <w:rsid w:val="00106BF8"/>
    <w:rsid w:val="001F7E59"/>
    <w:rsid w:val="00280142"/>
    <w:rsid w:val="003207CA"/>
    <w:rsid w:val="00330D0D"/>
    <w:rsid w:val="003F337F"/>
    <w:rsid w:val="0046112D"/>
    <w:rsid w:val="004D20B7"/>
    <w:rsid w:val="005909C5"/>
    <w:rsid w:val="006409EC"/>
    <w:rsid w:val="00666672"/>
    <w:rsid w:val="006D4525"/>
    <w:rsid w:val="00780AB3"/>
    <w:rsid w:val="009039A2"/>
    <w:rsid w:val="009F3A9C"/>
    <w:rsid w:val="00A05026"/>
    <w:rsid w:val="00AA1D7F"/>
    <w:rsid w:val="00AD1004"/>
    <w:rsid w:val="00AD591D"/>
    <w:rsid w:val="00C03607"/>
    <w:rsid w:val="00C12B73"/>
    <w:rsid w:val="00C63597"/>
    <w:rsid w:val="00CB0358"/>
    <w:rsid w:val="00CF57CD"/>
    <w:rsid w:val="00D75237"/>
    <w:rsid w:val="00DF76A6"/>
    <w:rsid w:val="00E81465"/>
    <w:rsid w:val="00EB0F46"/>
    <w:rsid w:val="00EB3ADC"/>
    <w:rsid w:val="00EB7C14"/>
    <w:rsid w:val="00EE5FE4"/>
    <w:rsid w:val="00F022A1"/>
    <w:rsid w:val="00F14FB4"/>
    <w:rsid w:val="00F3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ROUSSEL Julien</cp:lastModifiedBy>
  <cp:revision>12</cp:revision>
  <dcterms:created xsi:type="dcterms:W3CDTF">2025-05-13T11:36:00Z</dcterms:created>
  <dcterms:modified xsi:type="dcterms:W3CDTF">2026-01-30T08:09:00Z</dcterms:modified>
</cp:coreProperties>
</file>